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Default="00576C7E" w:rsidP="00576C7E">
      <w:pPr>
        <w:jc w:val="center"/>
        <w:rPr>
          <w:b/>
          <w:sz w:val="24"/>
          <w:szCs w:val="24"/>
        </w:rPr>
      </w:pP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76C7E" w:rsidRPr="0069310A" w:rsidRDefault="00576C7E" w:rsidP="00576C7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76C7E" w:rsidRPr="002A37F4" w:rsidRDefault="002A37F4" w:rsidP="00576C7E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Default="00576C7E" w:rsidP="00576C7E">
      <w:pPr>
        <w:jc w:val="center"/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 w:rsidR="008E332C">
        <w:rPr>
          <w:b/>
          <w:sz w:val="24"/>
          <w:szCs w:val="24"/>
        </w:rPr>
        <w:t>3</w:t>
      </w:r>
    </w:p>
    <w:p w:rsidR="00576C7E" w:rsidRPr="00774B39" w:rsidRDefault="00576C7E" w:rsidP="00576C7E">
      <w:pPr>
        <w:jc w:val="center"/>
        <w:rPr>
          <w:sz w:val="24"/>
          <w:szCs w:val="24"/>
        </w:rPr>
      </w:pPr>
    </w:p>
    <w:p w:rsidR="00576C7E" w:rsidRDefault="008E332C" w:rsidP="00576C7E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50A1D" w:rsidRDefault="00450A1D" w:rsidP="00576C7E">
      <w:pPr>
        <w:jc w:val="center"/>
        <w:rPr>
          <w:b/>
          <w:sz w:val="24"/>
          <w:szCs w:val="24"/>
        </w:rPr>
      </w:pPr>
    </w:p>
    <w:p w:rsidR="00450A1D" w:rsidRPr="00EF112B" w:rsidRDefault="00450A1D" w:rsidP="00576C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Levantamento complementar de Sedimentos (Nov. 2015) e Bentos (Jan. 2015) realizado pela PRIME Engenharia</w:t>
      </w:r>
    </w:p>
    <w:p w:rsidR="00576C7E" w:rsidRDefault="00576C7E" w:rsidP="00576C7E">
      <w:pPr>
        <w:jc w:val="center"/>
        <w:rPr>
          <w:sz w:val="24"/>
          <w:szCs w:val="24"/>
        </w:rPr>
      </w:pPr>
    </w:p>
    <w:p w:rsidR="00450A1D" w:rsidRDefault="00450A1D" w:rsidP="00576C7E">
      <w:pPr>
        <w:jc w:val="center"/>
        <w:rPr>
          <w:sz w:val="24"/>
          <w:szCs w:val="24"/>
        </w:rPr>
      </w:pPr>
    </w:p>
    <w:p w:rsidR="00450A1D" w:rsidRDefault="00450A1D" w:rsidP="00576C7E">
      <w:pPr>
        <w:jc w:val="center"/>
        <w:rPr>
          <w:sz w:val="24"/>
          <w:szCs w:val="24"/>
        </w:rPr>
      </w:pPr>
    </w:p>
    <w:p w:rsidR="00450A1D" w:rsidRPr="00774B39" w:rsidRDefault="00450A1D" w:rsidP="00576C7E">
      <w:pPr>
        <w:jc w:val="center"/>
        <w:rPr>
          <w:sz w:val="24"/>
          <w:szCs w:val="24"/>
        </w:rPr>
      </w:pPr>
    </w:p>
    <w:p w:rsidR="00576C7E" w:rsidRPr="00774B39" w:rsidRDefault="00576C7E" w:rsidP="00576C7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Resultados </w:t>
      </w:r>
      <w:r w:rsidR="008E332C">
        <w:rPr>
          <w:b/>
          <w:sz w:val="24"/>
          <w:szCs w:val="24"/>
        </w:rPr>
        <w:t>e Laudos</w:t>
      </w:r>
    </w:p>
    <w:p w:rsidR="00576C7E" w:rsidRPr="00316C6F" w:rsidRDefault="00576C7E" w:rsidP="00576C7E"/>
    <w:p w:rsidR="00576C7E" w:rsidRDefault="00576C7E" w:rsidP="00576C7E"/>
    <w:p w:rsidR="00576C7E" w:rsidRDefault="00576C7E" w:rsidP="00576C7E"/>
    <w:p w:rsidR="00576C7E" w:rsidRPr="00316C6F" w:rsidRDefault="00576C7E" w:rsidP="00576C7E"/>
    <w:p w:rsidR="00576C7E" w:rsidRPr="00316C6F" w:rsidRDefault="00576C7E" w:rsidP="00576C7E"/>
    <w:p w:rsidR="00576C7E" w:rsidRPr="004C5CE6" w:rsidRDefault="00576C7E" w:rsidP="00576C7E">
      <w:pPr>
        <w:jc w:val="center"/>
        <w:rPr>
          <w:b/>
        </w:rPr>
      </w:pPr>
      <w:r w:rsidRPr="004C5CE6">
        <w:rPr>
          <w:b/>
        </w:rPr>
        <w:t>2</w:t>
      </w:r>
      <w:r w:rsidR="003A1739">
        <w:rPr>
          <w:b/>
        </w:rPr>
        <w:t>0/0</w:t>
      </w:r>
      <w:r w:rsidR="002A37F4">
        <w:rPr>
          <w:b/>
        </w:rPr>
        <w:t>2</w:t>
      </w:r>
      <w:r w:rsidRPr="004C5CE6">
        <w:rPr>
          <w:b/>
        </w:rPr>
        <w:t>/201</w:t>
      </w:r>
      <w:r w:rsidR="003A1739">
        <w:rPr>
          <w:b/>
        </w:rPr>
        <w:t>5</w:t>
      </w:r>
    </w:p>
    <w:p w:rsidR="00576C7E" w:rsidRPr="00316C6F" w:rsidRDefault="00576C7E" w:rsidP="00576C7E"/>
    <w:p w:rsidR="00576C7E" w:rsidRPr="00316C6F" w:rsidRDefault="00576C7E" w:rsidP="00576C7E"/>
    <w:p w:rsidR="00DF06F1" w:rsidRDefault="00DF06F1">
      <w:pPr>
        <w:spacing w:after="160" w:line="259" w:lineRule="auto"/>
        <w:jc w:val="left"/>
      </w:pPr>
      <w:r>
        <w:br w:type="page"/>
      </w: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Pr="0069310A" w:rsidRDefault="00DF06F1" w:rsidP="00DF06F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DF06F1" w:rsidRPr="0069310A" w:rsidRDefault="00DF06F1" w:rsidP="00DF06F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DF06F1" w:rsidRPr="0069310A" w:rsidRDefault="002A37F4" w:rsidP="00DF06F1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</w:pPr>
    </w:p>
    <w:p w:rsidR="00DF06F1" w:rsidRPr="00774B39" w:rsidRDefault="00DF06F1" w:rsidP="00DF06F1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DF06F1" w:rsidRPr="00774B39" w:rsidRDefault="00DF06F1" w:rsidP="00DF06F1">
      <w:pPr>
        <w:jc w:val="center"/>
        <w:rPr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3A3857" w:rsidRDefault="003A3857" w:rsidP="00DF06F1">
      <w:pPr>
        <w:jc w:val="center"/>
      </w:pPr>
    </w:p>
    <w:p w:rsidR="00DF06F1" w:rsidRDefault="00DF06F1" w:rsidP="00DF06F1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>Item 1 - Plano de Amostragem</w:t>
      </w: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Pr="0069310A" w:rsidRDefault="00DF06F1" w:rsidP="00DF06F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DF06F1" w:rsidRPr="0069310A" w:rsidRDefault="00DF06F1" w:rsidP="00DF06F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DF06F1" w:rsidRPr="0069310A" w:rsidRDefault="002A37F4" w:rsidP="00DF06F1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</w:pPr>
    </w:p>
    <w:p w:rsidR="00DF06F1" w:rsidRPr="00774B39" w:rsidRDefault="00DF06F1" w:rsidP="00DF06F1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DF06F1" w:rsidRPr="00774B39" w:rsidRDefault="00DF06F1" w:rsidP="00DF06F1">
      <w:pPr>
        <w:jc w:val="center"/>
        <w:rPr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2 </w:t>
      </w:r>
      <w:r>
        <w:rPr>
          <w:b/>
          <w:sz w:val="24"/>
          <w:szCs w:val="24"/>
        </w:rPr>
        <w:t xml:space="preserve">- </w:t>
      </w:r>
      <w:r w:rsidRPr="00DF06F1">
        <w:rPr>
          <w:b/>
          <w:sz w:val="24"/>
          <w:szCs w:val="24"/>
        </w:rPr>
        <w:t xml:space="preserve">Resumo Resultados Campanha </w:t>
      </w:r>
      <w:proofErr w:type="spellStart"/>
      <w:r w:rsidRPr="00DF06F1">
        <w:rPr>
          <w:b/>
          <w:sz w:val="24"/>
          <w:szCs w:val="24"/>
        </w:rPr>
        <w:t>QA</w:t>
      </w:r>
      <w:proofErr w:type="spellEnd"/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Pr="0069310A" w:rsidRDefault="00DF06F1" w:rsidP="00DF06F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DF06F1" w:rsidRPr="0069310A" w:rsidRDefault="00DF06F1" w:rsidP="00DF06F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DF06F1" w:rsidRPr="0069310A" w:rsidRDefault="002A37F4" w:rsidP="00DF06F1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</w:pPr>
    </w:p>
    <w:p w:rsidR="00DF06F1" w:rsidRPr="00774B39" w:rsidRDefault="00DF06F1" w:rsidP="00DF06F1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DF06F1" w:rsidRPr="00774B39" w:rsidRDefault="00DF06F1" w:rsidP="00DF06F1">
      <w:pPr>
        <w:jc w:val="center"/>
        <w:rPr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DF06F1" w:rsidRDefault="00DF06F1" w:rsidP="00DF06F1">
      <w:pPr>
        <w:jc w:val="center"/>
      </w:pPr>
    </w:p>
    <w:p w:rsidR="00DF06F1" w:rsidRDefault="00DF06F1" w:rsidP="00DF06F1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3 </w:t>
      </w:r>
      <w:r>
        <w:rPr>
          <w:b/>
          <w:sz w:val="24"/>
          <w:szCs w:val="24"/>
        </w:rPr>
        <w:t xml:space="preserve">- </w:t>
      </w:r>
      <w:r w:rsidRPr="00DF06F1">
        <w:rPr>
          <w:b/>
          <w:sz w:val="24"/>
          <w:szCs w:val="24"/>
        </w:rPr>
        <w:t xml:space="preserve">Perfis Verticais </w:t>
      </w:r>
      <w:proofErr w:type="spellStart"/>
      <w:r w:rsidRPr="00DF06F1">
        <w:rPr>
          <w:b/>
          <w:sz w:val="24"/>
          <w:szCs w:val="24"/>
        </w:rPr>
        <w:t>QA</w:t>
      </w:r>
      <w:proofErr w:type="spellEnd"/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jc w:val="center"/>
        <w:rPr>
          <w:b/>
          <w:sz w:val="24"/>
          <w:szCs w:val="24"/>
        </w:rPr>
      </w:pPr>
    </w:p>
    <w:p w:rsidR="00DF06F1" w:rsidRDefault="00DF06F1" w:rsidP="00DF06F1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Pr="0069310A" w:rsidRDefault="004845BC" w:rsidP="004845BC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845BC" w:rsidRPr="0069310A" w:rsidRDefault="004845BC" w:rsidP="004845BC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845BC" w:rsidRPr="0069310A" w:rsidRDefault="002A37F4" w:rsidP="004845BC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845BC" w:rsidRDefault="004845BC" w:rsidP="004845BC">
      <w:pPr>
        <w:jc w:val="center"/>
      </w:pPr>
    </w:p>
    <w:p w:rsidR="004845BC" w:rsidRDefault="004845BC" w:rsidP="004845BC">
      <w:pPr>
        <w:jc w:val="center"/>
      </w:pPr>
    </w:p>
    <w:p w:rsidR="004845BC" w:rsidRDefault="004845BC" w:rsidP="004845BC">
      <w:pPr>
        <w:jc w:val="center"/>
      </w:pPr>
    </w:p>
    <w:p w:rsidR="004845BC" w:rsidRPr="00774B39" w:rsidRDefault="004845BC" w:rsidP="004845BC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845BC" w:rsidRPr="00774B39" w:rsidRDefault="004845BC" w:rsidP="004845BC">
      <w:pPr>
        <w:jc w:val="center"/>
        <w:rPr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845BC" w:rsidRDefault="004845BC" w:rsidP="004845BC">
      <w:pPr>
        <w:jc w:val="center"/>
      </w:pPr>
    </w:p>
    <w:p w:rsidR="004845BC" w:rsidRDefault="004845BC" w:rsidP="004845BC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845BC">
        <w:rPr>
          <w:b/>
          <w:sz w:val="24"/>
          <w:szCs w:val="24"/>
        </w:rPr>
        <w:t xml:space="preserve">4 </w:t>
      </w:r>
      <w:r>
        <w:rPr>
          <w:b/>
          <w:sz w:val="24"/>
          <w:szCs w:val="24"/>
        </w:rPr>
        <w:t xml:space="preserve">- </w:t>
      </w:r>
      <w:r w:rsidRPr="004845BC">
        <w:rPr>
          <w:b/>
          <w:sz w:val="24"/>
          <w:szCs w:val="24"/>
        </w:rPr>
        <w:t>Vazão Tributários Jaguari</w:t>
      </w: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Pr="0069310A" w:rsidRDefault="004845BC" w:rsidP="004845BC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845BC" w:rsidRPr="0069310A" w:rsidRDefault="004845BC" w:rsidP="004845BC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845BC" w:rsidRPr="0069310A" w:rsidRDefault="002A37F4" w:rsidP="004845BC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845BC" w:rsidRDefault="004845BC" w:rsidP="004845BC">
      <w:pPr>
        <w:jc w:val="center"/>
      </w:pPr>
    </w:p>
    <w:p w:rsidR="004845BC" w:rsidRDefault="004845BC" w:rsidP="004845BC">
      <w:pPr>
        <w:jc w:val="center"/>
      </w:pPr>
    </w:p>
    <w:p w:rsidR="004845BC" w:rsidRDefault="004845BC" w:rsidP="004845BC">
      <w:pPr>
        <w:jc w:val="center"/>
      </w:pPr>
    </w:p>
    <w:p w:rsidR="004845BC" w:rsidRPr="00774B39" w:rsidRDefault="004845BC" w:rsidP="004845BC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845BC" w:rsidRPr="00774B39" w:rsidRDefault="004845BC" w:rsidP="004845BC">
      <w:pPr>
        <w:jc w:val="center"/>
        <w:rPr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845BC" w:rsidRDefault="004845BC" w:rsidP="004845BC">
      <w:pPr>
        <w:jc w:val="center"/>
      </w:pPr>
    </w:p>
    <w:p w:rsidR="004845BC" w:rsidRDefault="004845BC" w:rsidP="004845BC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845BC">
        <w:rPr>
          <w:b/>
          <w:sz w:val="24"/>
          <w:szCs w:val="24"/>
        </w:rPr>
        <w:t xml:space="preserve">5.1 </w:t>
      </w:r>
      <w:r>
        <w:rPr>
          <w:b/>
          <w:sz w:val="24"/>
          <w:szCs w:val="24"/>
        </w:rPr>
        <w:t xml:space="preserve">- </w:t>
      </w:r>
      <w:r w:rsidRPr="004845BC">
        <w:rPr>
          <w:b/>
          <w:sz w:val="24"/>
          <w:szCs w:val="24"/>
        </w:rPr>
        <w:t xml:space="preserve">Laudo 1115 </w:t>
      </w:r>
      <w:r>
        <w:rPr>
          <w:b/>
          <w:sz w:val="24"/>
          <w:szCs w:val="24"/>
        </w:rPr>
        <w:t xml:space="preserve">Ponto </w:t>
      </w:r>
      <w:r w:rsidRPr="004845BC">
        <w:rPr>
          <w:b/>
          <w:sz w:val="24"/>
          <w:szCs w:val="24"/>
        </w:rPr>
        <w:t>AT</w:t>
      </w:r>
      <w:r w:rsidR="00AA63DA">
        <w:rPr>
          <w:b/>
          <w:sz w:val="24"/>
          <w:szCs w:val="24"/>
        </w:rPr>
        <w:t>-</w:t>
      </w:r>
      <w:r w:rsidRPr="004845BC">
        <w:rPr>
          <w:b/>
          <w:sz w:val="24"/>
          <w:szCs w:val="24"/>
        </w:rPr>
        <w:t>301</w:t>
      </w: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jc w:val="center"/>
        <w:rPr>
          <w:b/>
          <w:sz w:val="24"/>
          <w:szCs w:val="24"/>
        </w:rPr>
      </w:pPr>
    </w:p>
    <w:p w:rsidR="004845BC" w:rsidRDefault="004845BC" w:rsidP="004845BC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Pr="0069310A" w:rsidRDefault="002908A9" w:rsidP="002908A9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908A9" w:rsidRPr="0069310A" w:rsidRDefault="002908A9" w:rsidP="002908A9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908A9" w:rsidRPr="0069310A" w:rsidRDefault="002A37F4" w:rsidP="002908A9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</w:pPr>
    </w:p>
    <w:p w:rsidR="002908A9" w:rsidRPr="00774B39" w:rsidRDefault="002908A9" w:rsidP="002908A9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908A9" w:rsidRPr="00774B39" w:rsidRDefault="002908A9" w:rsidP="002908A9">
      <w:pPr>
        <w:jc w:val="center"/>
        <w:rPr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2908A9">
        <w:rPr>
          <w:b/>
          <w:sz w:val="24"/>
          <w:szCs w:val="24"/>
        </w:rPr>
        <w:t xml:space="preserve">5.2 </w:t>
      </w:r>
      <w:r>
        <w:rPr>
          <w:b/>
          <w:sz w:val="24"/>
          <w:szCs w:val="24"/>
        </w:rPr>
        <w:t xml:space="preserve">- </w:t>
      </w:r>
      <w:r w:rsidRPr="002908A9">
        <w:rPr>
          <w:b/>
          <w:sz w:val="24"/>
          <w:szCs w:val="24"/>
        </w:rPr>
        <w:t xml:space="preserve">Laudo 1116 </w:t>
      </w:r>
      <w:r>
        <w:rPr>
          <w:b/>
          <w:sz w:val="24"/>
          <w:szCs w:val="24"/>
        </w:rPr>
        <w:t xml:space="preserve">Ponto </w:t>
      </w:r>
      <w:r w:rsidRPr="002908A9">
        <w:rPr>
          <w:b/>
          <w:sz w:val="24"/>
          <w:szCs w:val="24"/>
        </w:rPr>
        <w:t>AT</w:t>
      </w:r>
      <w:r w:rsidR="00AA63DA">
        <w:rPr>
          <w:b/>
          <w:sz w:val="24"/>
          <w:szCs w:val="24"/>
        </w:rPr>
        <w:t>-</w:t>
      </w:r>
      <w:proofErr w:type="spellStart"/>
      <w:r w:rsidRPr="002908A9">
        <w:rPr>
          <w:b/>
          <w:sz w:val="24"/>
          <w:szCs w:val="24"/>
        </w:rPr>
        <w:t>102A</w:t>
      </w:r>
      <w:proofErr w:type="spellEnd"/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Pr="0069310A" w:rsidRDefault="002908A9" w:rsidP="002908A9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908A9" w:rsidRPr="0069310A" w:rsidRDefault="002908A9" w:rsidP="002908A9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908A9" w:rsidRPr="0069310A" w:rsidRDefault="002A37F4" w:rsidP="002908A9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</w:pPr>
    </w:p>
    <w:p w:rsidR="002908A9" w:rsidRPr="00774B39" w:rsidRDefault="002908A9" w:rsidP="002908A9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908A9" w:rsidRPr="00774B39" w:rsidRDefault="002908A9" w:rsidP="002908A9">
      <w:pPr>
        <w:jc w:val="center"/>
        <w:rPr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2908A9">
        <w:rPr>
          <w:b/>
          <w:sz w:val="24"/>
          <w:szCs w:val="24"/>
        </w:rPr>
        <w:t xml:space="preserve">5.3 </w:t>
      </w:r>
      <w:r>
        <w:rPr>
          <w:b/>
          <w:sz w:val="24"/>
          <w:szCs w:val="24"/>
        </w:rPr>
        <w:t xml:space="preserve">- </w:t>
      </w:r>
      <w:r w:rsidRPr="002908A9">
        <w:rPr>
          <w:b/>
          <w:sz w:val="24"/>
          <w:szCs w:val="24"/>
        </w:rPr>
        <w:t xml:space="preserve">Laudo 1117 </w:t>
      </w:r>
      <w:r>
        <w:rPr>
          <w:b/>
          <w:sz w:val="24"/>
          <w:szCs w:val="24"/>
        </w:rPr>
        <w:t xml:space="preserve">Ponto </w:t>
      </w:r>
      <w:r w:rsidRPr="002908A9">
        <w:rPr>
          <w:b/>
          <w:sz w:val="24"/>
          <w:szCs w:val="24"/>
        </w:rPr>
        <w:t>AT</w:t>
      </w:r>
      <w:r w:rsidR="00AA63DA">
        <w:rPr>
          <w:b/>
          <w:sz w:val="24"/>
          <w:szCs w:val="24"/>
        </w:rPr>
        <w:t>-</w:t>
      </w:r>
      <w:r w:rsidRPr="002908A9">
        <w:rPr>
          <w:b/>
          <w:sz w:val="24"/>
          <w:szCs w:val="24"/>
        </w:rPr>
        <w:t>103</w:t>
      </w: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Pr="0069310A" w:rsidRDefault="002908A9" w:rsidP="002908A9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908A9" w:rsidRPr="0069310A" w:rsidRDefault="002908A9" w:rsidP="002908A9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908A9" w:rsidRPr="0069310A" w:rsidRDefault="002A37F4" w:rsidP="002908A9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</w:pPr>
    </w:p>
    <w:p w:rsidR="002908A9" w:rsidRPr="00774B39" w:rsidRDefault="002908A9" w:rsidP="002908A9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908A9" w:rsidRPr="00774B39" w:rsidRDefault="002908A9" w:rsidP="002908A9">
      <w:pPr>
        <w:jc w:val="center"/>
        <w:rPr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2908A9" w:rsidRDefault="002908A9" w:rsidP="002908A9">
      <w:pPr>
        <w:jc w:val="center"/>
      </w:pPr>
    </w:p>
    <w:p w:rsidR="002908A9" w:rsidRDefault="002908A9" w:rsidP="002908A9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2908A9">
        <w:rPr>
          <w:b/>
          <w:sz w:val="24"/>
          <w:szCs w:val="24"/>
        </w:rPr>
        <w:t xml:space="preserve">5.4 </w:t>
      </w:r>
      <w:r>
        <w:rPr>
          <w:b/>
          <w:sz w:val="24"/>
          <w:szCs w:val="24"/>
        </w:rPr>
        <w:t xml:space="preserve">- </w:t>
      </w:r>
      <w:r w:rsidRPr="002908A9">
        <w:rPr>
          <w:b/>
          <w:sz w:val="24"/>
          <w:szCs w:val="24"/>
        </w:rPr>
        <w:t xml:space="preserve">Laudo 1118 </w:t>
      </w:r>
      <w:r>
        <w:rPr>
          <w:b/>
          <w:sz w:val="24"/>
          <w:szCs w:val="24"/>
        </w:rPr>
        <w:t xml:space="preserve">Ponto </w:t>
      </w:r>
      <w:r w:rsidRPr="002908A9">
        <w:rPr>
          <w:b/>
          <w:sz w:val="24"/>
          <w:szCs w:val="24"/>
        </w:rPr>
        <w:t>IG</w:t>
      </w:r>
      <w:r w:rsidR="00AA63DA">
        <w:rPr>
          <w:b/>
          <w:sz w:val="24"/>
          <w:szCs w:val="24"/>
        </w:rPr>
        <w:t>-</w:t>
      </w:r>
      <w:r w:rsidRPr="002908A9">
        <w:rPr>
          <w:b/>
          <w:sz w:val="24"/>
          <w:szCs w:val="24"/>
        </w:rPr>
        <w:t>201</w:t>
      </w: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jc w:val="center"/>
        <w:rPr>
          <w:b/>
          <w:sz w:val="24"/>
          <w:szCs w:val="24"/>
        </w:rPr>
      </w:pPr>
    </w:p>
    <w:p w:rsidR="002908A9" w:rsidRDefault="002908A9" w:rsidP="002908A9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Pr="0069310A" w:rsidRDefault="00AA63DA" w:rsidP="00AA63DA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AA63DA" w:rsidRPr="0069310A" w:rsidRDefault="00AA63DA" w:rsidP="00AA63DA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AA63DA" w:rsidRPr="0069310A" w:rsidRDefault="002A37F4" w:rsidP="00AA63DA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AA63DA" w:rsidRDefault="00AA63DA" w:rsidP="00AA63DA">
      <w:pPr>
        <w:jc w:val="center"/>
      </w:pPr>
    </w:p>
    <w:p w:rsidR="00AA63DA" w:rsidRDefault="00AA63DA" w:rsidP="00AA63DA">
      <w:pPr>
        <w:jc w:val="center"/>
      </w:pPr>
    </w:p>
    <w:p w:rsidR="00AA63DA" w:rsidRDefault="00AA63DA" w:rsidP="00AA63DA">
      <w:pPr>
        <w:jc w:val="center"/>
      </w:pPr>
    </w:p>
    <w:p w:rsidR="00AA63DA" w:rsidRPr="00774B39" w:rsidRDefault="00AA63DA" w:rsidP="00AA63DA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AA63DA" w:rsidRPr="00774B39" w:rsidRDefault="00AA63DA" w:rsidP="00AA63DA">
      <w:pPr>
        <w:jc w:val="center"/>
        <w:rPr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AA63DA" w:rsidRDefault="00AA63DA" w:rsidP="00AA63DA">
      <w:pPr>
        <w:jc w:val="center"/>
      </w:pPr>
    </w:p>
    <w:p w:rsidR="00AA63DA" w:rsidRDefault="00AA63DA" w:rsidP="00AA63DA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AA63DA">
        <w:rPr>
          <w:b/>
          <w:sz w:val="24"/>
          <w:szCs w:val="24"/>
        </w:rPr>
        <w:t xml:space="preserve">5.5 </w:t>
      </w:r>
      <w:r>
        <w:rPr>
          <w:b/>
          <w:sz w:val="24"/>
          <w:szCs w:val="24"/>
        </w:rPr>
        <w:t xml:space="preserve">- </w:t>
      </w:r>
      <w:r w:rsidRPr="00AA63DA">
        <w:rPr>
          <w:b/>
          <w:sz w:val="24"/>
          <w:szCs w:val="24"/>
        </w:rPr>
        <w:t xml:space="preserve">Laudo 1120 </w:t>
      </w:r>
      <w:r>
        <w:rPr>
          <w:b/>
          <w:sz w:val="24"/>
          <w:szCs w:val="24"/>
        </w:rPr>
        <w:t xml:space="preserve">Ponto </w:t>
      </w:r>
      <w:r w:rsidRPr="00AA63DA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AA63DA">
        <w:rPr>
          <w:b/>
          <w:sz w:val="24"/>
          <w:szCs w:val="24"/>
        </w:rPr>
        <w:t>203</w:t>
      </w: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jc w:val="center"/>
        <w:rPr>
          <w:b/>
          <w:sz w:val="24"/>
          <w:szCs w:val="24"/>
        </w:rPr>
      </w:pPr>
    </w:p>
    <w:p w:rsidR="00AA63DA" w:rsidRDefault="00AA63DA" w:rsidP="00AA63DA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Pr="0069310A" w:rsidRDefault="006C3B3B" w:rsidP="006C3B3B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C3B3B" w:rsidRPr="0069310A" w:rsidRDefault="006C3B3B" w:rsidP="006C3B3B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C3B3B" w:rsidRPr="0069310A" w:rsidRDefault="002A37F4" w:rsidP="006C3B3B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C3B3B" w:rsidRDefault="006C3B3B" w:rsidP="006C3B3B">
      <w:pPr>
        <w:jc w:val="center"/>
      </w:pPr>
    </w:p>
    <w:p w:rsidR="006C3B3B" w:rsidRDefault="006C3B3B" w:rsidP="006C3B3B">
      <w:pPr>
        <w:jc w:val="center"/>
      </w:pPr>
    </w:p>
    <w:p w:rsidR="006C3B3B" w:rsidRDefault="006C3B3B" w:rsidP="006C3B3B">
      <w:pPr>
        <w:jc w:val="center"/>
      </w:pPr>
    </w:p>
    <w:p w:rsidR="006C3B3B" w:rsidRPr="00774B39" w:rsidRDefault="006C3B3B" w:rsidP="006C3B3B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C3B3B" w:rsidRPr="00774B39" w:rsidRDefault="006C3B3B" w:rsidP="006C3B3B">
      <w:pPr>
        <w:jc w:val="center"/>
        <w:rPr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C3B3B" w:rsidRDefault="006C3B3B" w:rsidP="006C3B3B">
      <w:pPr>
        <w:jc w:val="center"/>
      </w:pPr>
    </w:p>
    <w:p w:rsidR="006C3B3B" w:rsidRDefault="006C3B3B" w:rsidP="006C3B3B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C3B3B">
        <w:rPr>
          <w:b/>
          <w:sz w:val="24"/>
          <w:szCs w:val="24"/>
        </w:rPr>
        <w:t xml:space="preserve">5.6 </w:t>
      </w:r>
      <w:r>
        <w:rPr>
          <w:b/>
          <w:sz w:val="24"/>
          <w:szCs w:val="24"/>
        </w:rPr>
        <w:t xml:space="preserve">- </w:t>
      </w:r>
      <w:r w:rsidRPr="006C3B3B">
        <w:rPr>
          <w:b/>
          <w:sz w:val="24"/>
          <w:szCs w:val="24"/>
        </w:rPr>
        <w:t xml:space="preserve">Laudo 1122 </w:t>
      </w:r>
      <w:r>
        <w:rPr>
          <w:b/>
          <w:sz w:val="24"/>
          <w:szCs w:val="24"/>
        </w:rPr>
        <w:t xml:space="preserve">Ponto </w:t>
      </w:r>
      <w:r w:rsidRPr="006C3B3B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6C3B3B">
        <w:rPr>
          <w:b/>
          <w:sz w:val="24"/>
          <w:szCs w:val="24"/>
        </w:rPr>
        <w:t>102</w:t>
      </w: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Pr="0069310A" w:rsidRDefault="006C3B3B" w:rsidP="006C3B3B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C3B3B" w:rsidRPr="0069310A" w:rsidRDefault="006C3B3B" w:rsidP="006C3B3B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C3B3B" w:rsidRPr="0069310A" w:rsidRDefault="002A37F4" w:rsidP="006C3B3B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C3B3B" w:rsidRDefault="006C3B3B" w:rsidP="006C3B3B">
      <w:pPr>
        <w:jc w:val="center"/>
      </w:pPr>
    </w:p>
    <w:p w:rsidR="006C3B3B" w:rsidRDefault="006C3B3B" w:rsidP="006C3B3B">
      <w:pPr>
        <w:jc w:val="center"/>
      </w:pPr>
    </w:p>
    <w:p w:rsidR="006C3B3B" w:rsidRDefault="006C3B3B" w:rsidP="006C3B3B">
      <w:pPr>
        <w:jc w:val="center"/>
      </w:pPr>
    </w:p>
    <w:p w:rsidR="006C3B3B" w:rsidRPr="00774B39" w:rsidRDefault="006C3B3B" w:rsidP="006C3B3B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C3B3B" w:rsidRPr="00774B39" w:rsidRDefault="006C3B3B" w:rsidP="006C3B3B">
      <w:pPr>
        <w:jc w:val="center"/>
        <w:rPr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C3B3B" w:rsidRDefault="006C3B3B" w:rsidP="006C3B3B">
      <w:pPr>
        <w:jc w:val="center"/>
      </w:pPr>
    </w:p>
    <w:p w:rsidR="006C3B3B" w:rsidRDefault="006C3B3B" w:rsidP="006C3B3B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C3B3B">
        <w:rPr>
          <w:b/>
          <w:sz w:val="24"/>
          <w:szCs w:val="24"/>
        </w:rPr>
        <w:t xml:space="preserve">5.7 </w:t>
      </w:r>
      <w:r>
        <w:rPr>
          <w:b/>
          <w:sz w:val="24"/>
          <w:szCs w:val="24"/>
        </w:rPr>
        <w:t xml:space="preserve">- </w:t>
      </w:r>
      <w:r w:rsidRPr="006C3B3B">
        <w:rPr>
          <w:b/>
          <w:sz w:val="24"/>
          <w:szCs w:val="24"/>
        </w:rPr>
        <w:t xml:space="preserve">Laudo 1789 </w:t>
      </w:r>
      <w:r>
        <w:rPr>
          <w:b/>
          <w:sz w:val="24"/>
          <w:szCs w:val="24"/>
        </w:rPr>
        <w:t xml:space="preserve">Ponto </w:t>
      </w:r>
      <w:r w:rsidRPr="006C3B3B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proofErr w:type="spellStart"/>
      <w:r w:rsidRPr="006C3B3B">
        <w:rPr>
          <w:b/>
          <w:sz w:val="24"/>
          <w:szCs w:val="24"/>
        </w:rPr>
        <w:t>101</w:t>
      </w:r>
      <w:r>
        <w:rPr>
          <w:b/>
          <w:sz w:val="24"/>
          <w:szCs w:val="24"/>
        </w:rPr>
        <w:t>A</w:t>
      </w:r>
      <w:proofErr w:type="spellEnd"/>
      <w:r>
        <w:rPr>
          <w:b/>
          <w:sz w:val="24"/>
          <w:szCs w:val="24"/>
        </w:rPr>
        <w:t xml:space="preserve"> (Captação)</w:t>
      </w: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jc w:val="center"/>
        <w:rPr>
          <w:b/>
          <w:sz w:val="24"/>
          <w:szCs w:val="24"/>
        </w:rPr>
      </w:pPr>
    </w:p>
    <w:p w:rsidR="006C3B3B" w:rsidRDefault="006C3B3B" w:rsidP="006C3B3B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Pr="0069310A" w:rsidRDefault="001E390C" w:rsidP="001E390C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1E390C" w:rsidRPr="0069310A" w:rsidRDefault="001E390C" w:rsidP="001E390C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1E390C" w:rsidRPr="0069310A" w:rsidRDefault="002A37F4" w:rsidP="001E390C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1E390C" w:rsidRDefault="001E390C" w:rsidP="001E390C">
      <w:pPr>
        <w:jc w:val="center"/>
      </w:pPr>
    </w:p>
    <w:p w:rsidR="001E390C" w:rsidRDefault="001E390C" w:rsidP="001E390C">
      <w:pPr>
        <w:jc w:val="center"/>
      </w:pPr>
    </w:p>
    <w:p w:rsidR="001E390C" w:rsidRDefault="001E390C" w:rsidP="001E390C">
      <w:pPr>
        <w:jc w:val="center"/>
      </w:pPr>
    </w:p>
    <w:p w:rsidR="001E390C" w:rsidRPr="00774B39" w:rsidRDefault="001E390C" w:rsidP="001E390C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1E390C" w:rsidRPr="00774B39" w:rsidRDefault="001E390C" w:rsidP="001E390C">
      <w:pPr>
        <w:jc w:val="center"/>
        <w:rPr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1E390C" w:rsidRDefault="001E390C" w:rsidP="001E390C">
      <w:pPr>
        <w:jc w:val="center"/>
      </w:pPr>
    </w:p>
    <w:p w:rsidR="001E390C" w:rsidRDefault="001E390C" w:rsidP="001E390C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1E390C">
        <w:rPr>
          <w:b/>
          <w:sz w:val="24"/>
          <w:szCs w:val="24"/>
        </w:rPr>
        <w:t xml:space="preserve">5.8 </w:t>
      </w:r>
      <w:r>
        <w:rPr>
          <w:b/>
          <w:sz w:val="24"/>
          <w:szCs w:val="24"/>
        </w:rPr>
        <w:t xml:space="preserve">- </w:t>
      </w:r>
      <w:r w:rsidRPr="001E390C">
        <w:rPr>
          <w:b/>
          <w:sz w:val="24"/>
          <w:szCs w:val="24"/>
        </w:rPr>
        <w:t xml:space="preserve">Laudo 1121 </w:t>
      </w:r>
      <w:r>
        <w:rPr>
          <w:b/>
          <w:sz w:val="24"/>
          <w:szCs w:val="24"/>
        </w:rPr>
        <w:t xml:space="preserve">Ponto </w:t>
      </w:r>
      <w:r w:rsidRPr="001E390C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1E390C">
        <w:rPr>
          <w:b/>
          <w:sz w:val="24"/>
          <w:szCs w:val="24"/>
        </w:rPr>
        <w:t>101</w:t>
      </w: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jc w:val="center"/>
        <w:rPr>
          <w:b/>
          <w:sz w:val="24"/>
          <w:szCs w:val="24"/>
        </w:rPr>
      </w:pPr>
    </w:p>
    <w:p w:rsidR="001E390C" w:rsidRDefault="001E390C" w:rsidP="001E390C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B46A5" w:rsidRPr="0069310A" w:rsidRDefault="002A37F4" w:rsidP="006B46A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Pr="00774B39" w:rsidRDefault="006B46A5" w:rsidP="006B46A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B46A5" w:rsidRPr="00774B39" w:rsidRDefault="006B46A5" w:rsidP="006B46A5">
      <w:pPr>
        <w:jc w:val="center"/>
        <w:rPr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B46A5">
        <w:rPr>
          <w:b/>
          <w:sz w:val="24"/>
          <w:szCs w:val="24"/>
        </w:rPr>
        <w:t xml:space="preserve">5.9 </w:t>
      </w:r>
      <w:r>
        <w:rPr>
          <w:b/>
          <w:sz w:val="24"/>
          <w:szCs w:val="24"/>
        </w:rPr>
        <w:t xml:space="preserve">- </w:t>
      </w:r>
      <w:r w:rsidRPr="006B46A5">
        <w:rPr>
          <w:b/>
          <w:sz w:val="24"/>
          <w:szCs w:val="24"/>
        </w:rPr>
        <w:t xml:space="preserve">Laudo 1119 </w:t>
      </w:r>
      <w:r>
        <w:rPr>
          <w:b/>
          <w:sz w:val="24"/>
          <w:szCs w:val="24"/>
        </w:rPr>
        <w:t xml:space="preserve">Ponto </w:t>
      </w:r>
      <w:r w:rsidRPr="006B46A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6B46A5">
        <w:rPr>
          <w:b/>
          <w:sz w:val="24"/>
          <w:szCs w:val="24"/>
        </w:rPr>
        <w:t>202</w:t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B46A5" w:rsidRPr="0069310A" w:rsidRDefault="002A37F4" w:rsidP="006B46A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Pr="00774B39" w:rsidRDefault="006B46A5" w:rsidP="006B46A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B46A5" w:rsidRPr="00774B39" w:rsidRDefault="006B46A5" w:rsidP="006B46A5">
      <w:pPr>
        <w:jc w:val="center"/>
        <w:rPr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B46A5">
        <w:rPr>
          <w:b/>
          <w:sz w:val="24"/>
          <w:szCs w:val="24"/>
        </w:rPr>
        <w:t xml:space="preserve">5.10 </w:t>
      </w:r>
      <w:r>
        <w:rPr>
          <w:b/>
          <w:sz w:val="24"/>
          <w:szCs w:val="24"/>
        </w:rPr>
        <w:t xml:space="preserve">- </w:t>
      </w:r>
      <w:r w:rsidRPr="006B46A5">
        <w:rPr>
          <w:b/>
          <w:sz w:val="24"/>
          <w:szCs w:val="24"/>
        </w:rPr>
        <w:t xml:space="preserve">Laudo 1123 </w:t>
      </w:r>
      <w:r>
        <w:rPr>
          <w:b/>
          <w:sz w:val="24"/>
          <w:szCs w:val="24"/>
        </w:rPr>
        <w:t xml:space="preserve">Ponto </w:t>
      </w:r>
      <w:r w:rsidRPr="006B46A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6B46A5">
        <w:rPr>
          <w:b/>
          <w:sz w:val="24"/>
          <w:szCs w:val="24"/>
        </w:rPr>
        <w:t>103</w:t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B46A5" w:rsidRPr="0069310A" w:rsidRDefault="002A37F4" w:rsidP="006B46A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Pr="00774B39" w:rsidRDefault="006B46A5" w:rsidP="006B46A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B46A5" w:rsidRPr="00774B39" w:rsidRDefault="006B46A5" w:rsidP="006B46A5">
      <w:pPr>
        <w:jc w:val="center"/>
        <w:rPr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B46A5">
        <w:rPr>
          <w:b/>
          <w:sz w:val="24"/>
          <w:szCs w:val="24"/>
        </w:rPr>
        <w:t xml:space="preserve">5.11 </w:t>
      </w:r>
      <w:r>
        <w:rPr>
          <w:b/>
          <w:sz w:val="24"/>
          <w:szCs w:val="24"/>
        </w:rPr>
        <w:t xml:space="preserve">- </w:t>
      </w:r>
      <w:r w:rsidRPr="006B46A5">
        <w:rPr>
          <w:b/>
          <w:sz w:val="24"/>
          <w:szCs w:val="24"/>
        </w:rPr>
        <w:t xml:space="preserve">Laudo 1124 </w:t>
      </w:r>
      <w:r>
        <w:rPr>
          <w:b/>
          <w:sz w:val="24"/>
          <w:szCs w:val="24"/>
        </w:rPr>
        <w:t xml:space="preserve">Ponto </w:t>
      </w:r>
      <w:r w:rsidRPr="006B46A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6B46A5">
        <w:rPr>
          <w:b/>
          <w:sz w:val="24"/>
          <w:szCs w:val="24"/>
        </w:rPr>
        <w:t>104</w:t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B46A5" w:rsidRPr="0069310A" w:rsidRDefault="002A37F4" w:rsidP="006B46A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Pr="00774B39" w:rsidRDefault="006B46A5" w:rsidP="006B46A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B46A5" w:rsidRPr="00774B39" w:rsidRDefault="006B46A5" w:rsidP="006B46A5">
      <w:pPr>
        <w:jc w:val="center"/>
        <w:rPr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B46A5">
        <w:rPr>
          <w:b/>
          <w:sz w:val="24"/>
          <w:szCs w:val="24"/>
        </w:rPr>
        <w:t xml:space="preserve">6.1 </w:t>
      </w:r>
      <w:r>
        <w:rPr>
          <w:b/>
          <w:sz w:val="24"/>
          <w:szCs w:val="24"/>
        </w:rPr>
        <w:t xml:space="preserve">- </w:t>
      </w:r>
      <w:r w:rsidRPr="006B46A5">
        <w:rPr>
          <w:b/>
          <w:sz w:val="24"/>
          <w:szCs w:val="24"/>
        </w:rPr>
        <w:t xml:space="preserve">Laudo 1340 </w:t>
      </w:r>
      <w:r>
        <w:rPr>
          <w:b/>
          <w:sz w:val="24"/>
          <w:szCs w:val="24"/>
        </w:rPr>
        <w:t xml:space="preserve">Ponto </w:t>
      </w:r>
      <w:r w:rsidRPr="006B46A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6B46A5">
        <w:rPr>
          <w:b/>
          <w:sz w:val="24"/>
          <w:szCs w:val="24"/>
        </w:rPr>
        <w:t xml:space="preserve">101 </w:t>
      </w:r>
      <w:proofErr w:type="spellStart"/>
      <w:r w:rsidRPr="006B46A5">
        <w:rPr>
          <w:b/>
          <w:sz w:val="24"/>
          <w:szCs w:val="24"/>
        </w:rPr>
        <w:t>Ecotox</w:t>
      </w:r>
      <w:r>
        <w:rPr>
          <w:b/>
          <w:sz w:val="24"/>
          <w:szCs w:val="24"/>
        </w:rPr>
        <w:t>icológico</w:t>
      </w:r>
      <w:proofErr w:type="spellEnd"/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B46A5" w:rsidRPr="0069310A" w:rsidRDefault="002A37F4" w:rsidP="006B46A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Pr="00774B39" w:rsidRDefault="006B46A5" w:rsidP="006B46A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B46A5" w:rsidRPr="00774B39" w:rsidRDefault="006B46A5" w:rsidP="006B46A5">
      <w:pPr>
        <w:jc w:val="center"/>
        <w:rPr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>
        <w:rPr>
          <w:b/>
          <w:sz w:val="24"/>
          <w:szCs w:val="24"/>
        </w:rPr>
        <w:t>6.2 - Laudo 134</w:t>
      </w:r>
      <w:r w:rsidR="00950EB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Ponto IG-202 </w:t>
      </w:r>
      <w:proofErr w:type="spellStart"/>
      <w:r w:rsidRPr="006B46A5">
        <w:rPr>
          <w:b/>
          <w:sz w:val="24"/>
          <w:szCs w:val="24"/>
        </w:rPr>
        <w:t>Ecotox</w:t>
      </w:r>
      <w:r>
        <w:rPr>
          <w:b/>
          <w:sz w:val="24"/>
          <w:szCs w:val="24"/>
        </w:rPr>
        <w:t>icológico</w:t>
      </w:r>
      <w:proofErr w:type="spellEnd"/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6B46A5" w:rsidRPr="0069310A" w:rsidRDefault="006B46A5" w:rsidP="006B46A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6B46A5" w:rsidRPr="0069310A" w:rsidRDefault="002A37F4" w:rsidP="006B46A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</w:pPr>
    </w:p>
    <w:p w:rsidR="006B46A5" w:rsidRPr="00774B39" w:rsidRDefault="006B46A5" w:rsidP="006B46A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6B46A5" w:rsidRPr="00774B39" w:rsidRDefault="006B46A5" w:rsidP="006B46A5">
      <w:pPr>
        <w:jc w:val="center"/>
        <w:rPr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6B46A5" w:rsidRDefault="006B46A5" w:rsidP="006B46A5">
      <w:pPr>
        <w:jc w:val="center"/>
      </w:pPr>
    </w:p>
    <w:p w:rsidR="006B46A5" w:rsidRDefault="006B46A5" w:rsidP="006B46A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6B46A5">
        <w:rPr>
          <w:b/>
          <w:sz w:val="24"/>
          <w:szCs w:val="24"/>
        </w:rPr>
        <w:t xml:space="preserve">7.1 </w:t>
      </w:r>
      <w:r>
        <w:rPr>
          <w:b/>
          <w:sz w:val="24"/>
          <w:szCs w:val="24"/>
        </w:rPr>
        <w:t xml:space="preserve">- </w:t>
      </w:r>
      <w:r w:rsidR="00733E1E"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6B46A5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-</w:t>
      </w:r>
      <w:r w:rsidRPr="006B46A5">
        <w:rPr>
          <w:b/>
          <w:sz w:val="24"/>
          <w:szCs w:val="24"/>
        </w:rPr>
        <w:t>301</w:t>
      </w: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jc w:val="center"/>
        <w:rPr>
          <w:b/>
          <w:sz w:val="24"/>
          <w:szCs w:val="24"/>
        </w:rPr>
      </w:pPr>
    </w:p>
    <w:p w:rsidR="006B46A5" w:rsidRDefault="006B46A5" w:rsidP="006B46A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Pr="0069310A" w:rsidRDefault="00395D5E" w:rsidP="00395D5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395D5E" w:rsidRPr="0069310A" w:rsidRDefault="00395D5E" w:rsidP="00395D5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395D5E" w:rsidRPr="0069310A" w:rsidRDefault="002A37F4" w:rsidP="00395D5E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</w:pPr>
    </w:p>
    <w:p w:rsidR="00395D5E" w:rsidRPr="00774B39" w:rsidRDefault="00395D5E" w:rsidP="00395D5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395D5E" w:rsidRPr="00774B39" w:rsidRDefault="00395D5E" w:rsidP="00395D5E">
      <w:pPr>
        <w:jc w:val="center"/>
        <w:rPr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395D5E">
        <w:rPr>
          <w:b/>
          <w:sz w:val="24"/>
          <w:szCs w:val="24"/>
        </w:rPr>
        <w:t xml:space="preserve">7.2 </w:t>
      </w:r>
      <w:r>
        <w:rPr>
          <w:b/>
          <w:sz w:val="24"/>
          <w:szCs w:val="24"/>
        </w:rPr>
        <w:t xml:space="preserve">- </w:t>
      </w:r>
      <w:r w:rsidR="00733E1E"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395D5E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-</w:t>
      </w:r>
      <w:proofErr w:type="spellStart"/>
      <w:r w:rsidRPr="00395D5E">
        <w:rPr>
          <w:b/>
          <w:sz w:val="24"/>
          <w:szCs w:val="24"/>
        </w:rPr>
        <w:t>102A</w:t>
      </w:r>
      <w:proofErr w:type="spellEnd"/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Pr="0069310A" w:rsidRDefault="00395D5E" w:rsidP="00395D5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395D5E" w:rsidRPr="0069310A" w:rsidRDefault="00395D5E" w:rsidP="00395D5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395D5E" w:rsidRPr="0069310A" w:rsidRDefault="002A37F4" w:rsidP="00395D5E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</w:pPr>
    </w:p>
    <w:p w:rsidR="00395D5E" w:rsidRPr="00774B39" w:rsidRDefault="00395D5E" w:rsidP="00395D5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395D5E" w:rsidRPr="00774B39" w:rsidRDefault="00395D5E" w:rsidP="00395D5E">
      <w:pPr>
        <w:jc w:val="center"/>
        <w:rPr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395D5E">
        <w:rPr>
          <w:b/>
          <w:sz w:val="24"/>
          <w:szCs w:val="24"/>
        </w:rPr>
        <w:t xml:space="preserve">7.3 </w:t>
      </w:r>
      <w:r>
        <w:rPr>
          <w:b/>
          <w:sz w:val="24"/>
          <w:szCs w:val="24"/>
        </w:rPr>
        <w:t xml:space="preserve">- </w:t>
      </w:r>
      <w:r w:rsidR="00733E1E"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395D5E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-</w:t>
      </w:r>
      <w:r w:rsidRPr="00395D5E">
        <w:rPr>
          <w:b/>
          <w:sz w:val="24"/>
          <w:szCs w:val="24"/>
        </w:rPr>
        <w:t>103</w:t>
      </w: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Pr="0069310A" w:rsidRDefault="00395D5E" w:rsidP="00395D5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395D5E" w:rsidRPr="0069310A" w:rsidRDefault="00395D5E" w:rsidP="00395D5E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395D5E" w:rsidRPr="0069310A" w:rsidRDefault="002A37F4" w:rsidP="00395D5E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</w:pPr>
    </w:p>
    <w:p w:rsidR="00395D5E" w:rsidRPr="00774B39" w:rsidRDefault="00395D5E" w:rsidP="00395D5E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395D5E" w:rsidRPr="00774B39" w:rsidRDefault="00395D5E" w:rsidP="00395D5E">
      <w:pPr>
        <w:jc w:val="center"/>
        <w:rPr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395D5E" w:rsidRDefault="00395D5E" w:rsidP="00395D5E">
      <w:pPr>
        <w:jc w:val="center"/>
      </w:pPr>
    </w:p>
    <w:p w:rsidR="00395D5E" w:rsidRDefault="00395D5E" w:rsidP="00395D5E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395D5E">
        <w:rPr>
          <w:b/>
          <w:sz w:val="24"/>
          <w:szCs w:val="24"/>
        </w:rPr>
        <w:t xml:space="preserve">7.4 </w:t>
      </w:r>
      <w:r>
        <w:rPr>
          <w:b/>
          <w:sz w:val="24"/>
          <w:szCs w:val="24"/>
        </w:rPr>
        <w:t xml:space="preserve">- </w:t>
      </w:r>
      <w:r w:rsidR="00733E1E"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395D5E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395D5E">
        <w:rPr>
          <w:b/>
          <w:sz w:val="24"/>
          <w:szCs w:val="24"/>
        </w:rPr>
        <w:t>102</w:t>
      </w: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jc w:val="center"/>
        <w:rPr>
          <w:b/>
          <w:sz w:val="24"/>
          <w:szCs w:val="24"/>
        </w:rPr>
      </w:pPr>
    </w:p>
    <w:p w:rsidR="00395D5E" w:rsidRDefault="00395D5E" w:rsidP="00395D5E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Pr="0069310A" w:rsidRDefault="008E4F15" w:rsidP="008E4F1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8E4F15" w:rsidRPr="0069310A" w:rsidRDefault="008E4F15" w:rsidP="008E4F1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8E4F15" w:rsidRPr="0069310A" w:rsidRDefault="002A37F4" w:rsidP="008E4F1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</w:pPr>
    </w:p>
    <w:p w:rsidR="008E4F15" w:rsidRPr="00774B39" w:rsidRDefault="008E4F15" w:rsidP="008E4F1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8E4F15" w:rsidRPr="00774B39" w:rsidRDefault="008E4F15" w:rsidP="008E4F15">
      <w:pPr>
        <w:jc w:val="center"/>
        <w:rPr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8E4F15">
        <w:rPr>
          <w:b/>
          <w:sz w:val="24"/>
          <w:szCs w:val="24"/>
        </w:rPr>
        <w:t xml:space="preserve">7.5 </w:t>
      </w:r>
      <w:r>
        <w:rPr>
          <w:b/>
          <w:sz w:val="24"/>
          <w:szCs w:val="24"/>
        </w:rPr>
        <w:t xml:space="preserve">- </w:t>
      </w:r>
      <w:r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8E4F1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proofErr w:type="spellStart"/>
      <w:r w:rsidRPr="008E4F15">
        <w:rPr>
          <w:b/>
          <w:sz w:val="24"/>
          <w:szCs w:val="24"/>
        </w:rPr>
        <w:t>101A</w:t>
      </w:r>
      <w:proofErr w:type="spellEnd"/>
      <w:r>
        <w:rPr>
          <w:b/>
          <w:sz w:val="24"/>
          <w:szCs w:val="24"/>
        </w:rPr>
        <w:t xml:space="preserve"> Captação</w:t>
      </w: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Pr="0069310A" w:rsidRDefault="008E4F15" w:rsidP="008E4F1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8E4F15" w:rsidRPr="0069310A" w:rsidRDefault="008E4F15" w:rsidP="008E4F1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8E4F15" w:rsidRPr="0069310A" w:rsidRDefault="002A37F4" w:rsidP="008E4F1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</w:pPr>
    </w:p>
    <w:p w:rsidR="008E4F15" w:rsidRPr="00774B39" w:rsidRDefault="008E4F15" w:rsidP="008E4F1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8E4F15" w:rsidRPr="00774B39" w:rsidRDefault="008E4F15" w:rsidP="008E4F15">
      <w:pPr>
        <w:jc w:val="center"/>
        <w:rPr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8E4F15">
        <w:rPr>
          <w:b/>
          <w:sz w:val="24"/>
          <w:szCs w:val="24"/>
        </w:rPr>
        <w:t xml:space="preserve">7.6 </w:t>
      </w:r>
      <w:r>
        <w:rPr>
          <w:b/>
          <w:sz w:val="24"/>
          <w:szCs w:val="24"/>
        </w:rPr>
        <w:t xml:space="preserve">- </w:t>
      </w:r>
      <w:r w:rsidR="00733E1E"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8E4F1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8E4F15">
        <w:rPr>
          <w:b/>
          <w:sz w:val="24"/>
          <w:szCs w:val="24"/>
        </w:rPr>
        <w:t>101</w:t>
      </w: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Pr="0069310A" w:rsidRDefault="008E4F15" w:rsidP="008E4F1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8E4F15" w:rsidRPr="0069310A" w:rsidRDefault="008E4F15" w:rsidP="008E4F1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8E4F15" w:rsidRPr="0069310A" w:rsidRDefault="002A37F4" w:rsidP="008E4F1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</w:pPr>
    </w:p>
    <w:p w:rsidR="008E4F15" w:rsidRPr="00774B39" w:rsidRDefault="008E4F15" w:rsidP="008E4F1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8E4F15" w:rsidRPr="00774B39" w:rsidRDefault="008E4F15" w:rsidP="008E4F15">
      <w:pPr>
        <w:jc w:val="center"/>
        <w:rPr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8E4F15" w:rsidRDefault="008E4F15" w:rsidP="008E4F15">
      <w:pPr>
        <w:jc w:val="center"/>
      </w:pPr>
    </w:p>
    <w:p w:rsidR="008E4F15" w:rsidRDefault="008E4F15" w:rsidP="008E4F1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="004A5D0D" w:rsidRPr="004A5D0D">
        <w:rPr>
          <w:b/>
          <w:sz w:val="24"/>
          <w:szCs w:val="24"/>
        </w:rPr>
        <w:t xml:space="preserve">7.7 </w:t>
      </w:r>
      <w:r w:rsidR="004A5D0D">
        <w:rPr>
          <w:b/>
          <w:sz w:val="24"/>
          <w:szCs w:val="24"/>
        </w:rPr>
        <w:t xml:space="preserve">- </w:t>
      </w:r>
      <w:r w:rsidR="00733E1E" w:rsidRPr="008E4F15">
        <w:rPr>
          <w:b/>
          <w:sz w:val="24"/>
          <w:szCs w:val="24"/>
        </w:rPr>
        <w:t xml:space="preserve">Fitoplâncton </w:t>
      </w:r>
      <w:r w:rsidR="004A5D0D">
        <w:rPr>
          <w:b/>
          <w:sz w:val="24"/>
          <w:szCs w:val="24"/>
        </w:rPr>
        <w:t xml:space="preserve">Ponto </w:t>
      </w:r>
      <w:r w:rsidR="004A5D0D" w:rsidRPr="004A5D0D">
        <w:rPr>
          <w:b/>
          <w:sz w:val="24"/>
          <w:szCs w:val="24"/>
        </w:rPr>
        <w:t>IG</w:t>
      </w:r>
      <w:r w:rsidR="004A5D0D">
        <w:rPr>
          <w:b/>
          <w:sz w:val="24"/>
          <w:szCs w:val="24"/>
        </w:rPr>
        <w:t>-</w:t>
      </w:r>
      <w:r w:rsidR="004A5D0D" w:rsidRPr="004A5D0D">
        <w:rPr>
          <w:b/>
          <w:sz w:val="24"/>
          <w:szCs w:val="24"/>
        </w:rPr>
        <w:t>103</w:t>
      </w: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jc w:val="center"/>
        <w:rPr>
          <w:b/>
          <w:sz w:val="24"/>
          <w:szCs w:val="24"/>
        </w:rPr>
      </w:pPr>
    </w:p>
    <w:p w:rsidR="008E4F15" w:rsidRDefault="008E4F15" w:rsidP="008E4F1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A5D0D" w:rsidRPr="0069310A" w:rsidRDefault="002A37F4" w:rsidP="004A5D0D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Pr="00774B39" w:rsidRDefault="004A5D0D" w:rsidP="004A5D0D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A5D0D" w:rsidRPr="00774B39" w:rsidRDefault="004A5D0D" w:rsidP="004A5D0D">
      <w:pPr>
        <w:jc w:val="center"/>
        <w:rPr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A5D0D">
        <w:rPr>
          <w:b/>
          <w:sz w:val="24"/>
          <w:szCs w:val="24"/>
        </w:rPr>
        <w:t xml:space="preserve">7.8 </w:t>
      </w:r>
      <w:r>
        <w:rPr>
          <w:b/>
          <w:sz w:val="24"/>
          <w:szCs w:val="24"/>
        </w:rPr>
        <w:t xml:space="preserve">- </w:t>
      </w:r>
      <w:r w:rsidR="009A6E6A" w:rsidRPr="008E4F15">
        <w:rPr>
          <w:b/>
          <w:sz w:val="24"/>
          <w:szCs w:val="24"/>
        </w:rPr>
        <w:t xml:space="preserve">Fitoplâncton </w:t>
      </w:r>
      <w:r>
        <w:rPr>
          <w:b/>
          <w:sz w:val="24"/>
          <w:szCs w:val="24"/>
        </w:rPr>
        <w:t xml:space="preserve">Ponto </w:t>
      </w:r>
      <w:r w:rsidRPr="004A5D0D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4A5D0D">
        <w:rPr>
          <w:b/>
          <w:sz w:val="24"/>
          <w:szCs w:val="24"/>
        </w:rPr>
        <w:t>104</w:t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A5D0D" w:rsidRPr="0069310A" w:rsidRDefault="002A37F4" w:rsidP="004A5D0D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Pr="00774B39" w:rsidRDefault="004A5D0D" w:rsidP="004A5D0D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A5D0D" w:rsidRPr="00774B39" w:rsidRDefault="004A5D0D" w:rsidP="004A5D0D">
      <w:pPr>
        <w:jc w:val="center"/>
        <w:rPr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A5D0D">
        <w:rPr>
          <w:b/>
          <w:sz w:val="24"/>
          <w:szCs w:val="24"/>
        </w:rPr>
        <w:t xml:space="preserve">8.1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4A5D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4A5D0D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-</w:t>
      </w:r>
      <w:r w:rsidRPr="004A5D0D">
        <w:rPr>
          <w:b/>
          <w:sz w:val="24"/>
          <w:szCs w:val="24"/>
        </w:rPr>
        <w:t>301</w:t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A5D0D" w:rsidRPr="0069310A" w:rsidRDefault="002A37F4" w:rsidP="004A5D0D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Pr="00774B39" w:rsidRDefault="004A5D0D" w:rsidP="004A5D0D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A5D0D" w:rsidRPr="00774B39" w:rsidRDefault="004A5D0D" w:rsidP="004A5D0D">
      <w:pPr>
        <w:jc w:val="center"/>
        <w:rPr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A5D0D">
        <w:rPr>
          <w:b/>
          <w:sz w:val="24"/>
          <w:szCs w:val="24"/>
        </w:rPr>
        <w:t xml:space="preserve">8.2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4A5D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4A5D0D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-</w:t>
      </w:r>
      <w:proofErr w:type="spellStart"/>
      <w:r w:rsidRPr="004A5D0D">
        <w:rPr>
          <w:b/>
          <w:sz w:val="24"/>
          <w:szCs w:val="24"/>
        </w:rPr>
        <w:t>102A</w:t>
      </w:r>
      <w:proofErr w:type="spellEnd"/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A5D0D" w:rsidRPr="0069310A" w:rsidRDefault="002A37F4" w:rsidP="004A5D0D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Pr="00774B39" w:rsidRDefault="004A5D0D" w:rsidP="004A5D0D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A5D0D" w:rsidRPr="00774B39" w:rsidRDefault="004A5D0D" w:rsidP="004A5D0D">
      <w:pPr>
        <w:jc w:val="center"/>
        <w:rPr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A5D0D">
        <w:rPr>
          <w:b/>
          <w:sz w:val="24"/>
          <w:szCs w:val="24"/>
        </w:rPr>
        <w:t xml:space="preserve">8.3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4A5D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4A5D0D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-</w:t>
      </w:r>
      <w:r w:rsidRPr="004A5D0D">
        <w:rPr>
          <w:b/>
          <w:sz w:val="24"/>
          <w:szCs w:val="24"/>
        </w:rPr>
        <w:t>103</w:t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A5D0D" w:rsidRPr="0069310A" w:rsidRDefault="002A37F4" w:rsidP="004A5D0D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Pr="00774B39" w:rsidRDefault="004A5D0D" w:rsidP="004A5D0D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A5D0D" w:rsidRPr="00774B39" w:rsidRDefault="004A5D0D" w:rsidP="004A5D0D">
      <w:pPr>
        <w:jc w:val="center"/>
        <w:rPr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A5D0D">
        <w:rPr>
          <w:b/>
          <w:sz w:val="24"/>
          <w:szCs w:val="24"/>
        </w:rPr>
        <w:t xml:space="preserve">8.4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4A5D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4A5D0D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4A5D0D">
        <w:rPr>
          <w:b/>
          <w:sz w:val="24"/>
          <w:szCs w:val="24"/>
        </w:rPr>
        <w:t>102</w:t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4A5D0D" w:rsidRPr="0069310A" w:rsidRDefault="004A5D0D" w:rsidP="004A5D0D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4A5D0D" w:rsidRPr="0069310A" w:rsidRDefault="002A37F4" w:rsidP="004A5D0D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</w:pPr>
    </w:p>
    <w:p w:rsidR="004A5D0D" w:rsidRPr="00774B39" w:rsidRDefault="004A5D0D" w:rsidP="004A5D0D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4A5D0D" w:rsidRPr="00774B39" w:rsidRDefault="004A5D0D" w:rsidP="004A5D0D">
      <w:pPr>
        <w:jc w:val="center"/>
        <w:rPr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4A5D0D" w:rsidRDefault="004A5D0D" w:rsidP="004A5D0D">
      <w:pPr>
        <w:jc w:val="center"/>
      </w:pPr>
    </w:p>
    <w:p w:rsidR="004A5D0D" w:rsidRDefault="004A5D0D" w:rsidP="004A5D0D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4A5D0D">
        <w:rPr>
          <w:b/>
          <w:sz w:val="24"/>
          <w:szCs w:val="24"/>
        </w:rPr>
        <w:t xml:space="preserve">8.5 </w:t>
      </w:r>
      <w:r>
        <w:rPr>
          <w:b/>
          <w:sz w:val="24"/>
          <w:szCs w:val="24"/>
        </w:rPr>
        <w:t xml:space="preserve">- </w:t>
      </w:r>
      <w:r w:rsidRPr="004A5D0D">
        <w:rPr>
          <w:b/>
          <w:sz w:val="24"/>
          <w:szCs w:val="24"/>
        </w:rPr>
        <w:t xml:space="preserve">Zooplâncton </w:t>
      </w:r>
      <w:r>
        <w:rPr>
          <w:b/>
          <w:sz w:val="24"/>
          <w:szCs w:val="24"/>
        </w:rPr>
        <w:t xml:space="preserve">Ponto </w:t>
      </w:r>
      <w:r w:rsidRPr="004A5D0D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proofErr w:type="spellStart"/>
      <w:r w:rsidRPr="004A5D0D">
        <w:rPr>
          <w:b/>
          <w:sz w:val="24"/>
          <w:szCs w:val="24"/>
        </w:rPr>
        <w:t>101A</w:t>
      </w:r>
      <w:proofErr w:type="spellEnd"/>
      <w:r>
        <w:rPr>
          <w:b/>
          <w:sz w:val="24"/>
          <w:szCs w:val="24"/>
        </w:rPr>
        <w:t xml:space="preserve"> </w:t>
      </w:r>
      <w:r w:rsidR="007F0C2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Captação</w:t>
      </w:r>
      <w:r w:rsidR="007F0C26">
        <w:rPr>
          <w:b/>
          <w:sz w:val="24"/>
          <w:szCs w:val="24"/>
        </w:rPr>
        <w:t>)</w:t>
      </w: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A5745" w:rsidRPr="0069310A" w:rsidRDefault="002A37F4" w:rsidP="005A574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Pr="00774B39" w:rsidRDefault="005A5745" w:rsidP="005A574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5A5745" w:rsidRPr="00774B39" w:rsidRDefault="005A5745" w:rsidP="005A5745">
      <w:pPr>
        <w:jc w:val="center"/>
        <w:rPr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5A5745">
        <w:rPr>
          <w:b/>
          <w:sz w:val="24"/>
          <w:szCs w:val="24"/>
        </w:rPr>
        <w:t xml:space="preserve">8.6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5A5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5A574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5A5745">
        <w:rPr>
          <w:b/>
          <w:sz w:val="24"/>
          <w:szCs w:val="24"/>
        </w:rPr>
        <w:t>101</w:t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A5745" w:rsidRPr="0069310A" w:rsidRDefault="002A37F4" w:rsidP="005A574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Pr="00774B39" w:rsidRDefault="005A5745" w:rsidP="005A574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5A5745" w:rsidRPr="00774B39" w:rsidRDefault="005A5745" w:rsidP="005A5745">
      <w:pPr>
        <w:jc w:val="center"/>
        <w:rPr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5A5745">
        <w:rPr>
          <w:b/>
          <w:sz w:val="24"/>
          <w:szCs w:val="24"/>
        </w:rPr>
        <w:t xml:space="preserve">8.7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5A5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5A574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5A5745">
        <w:rPr>
          <w:b/>
          <w:sz w:val="24"/>
          <w:szCs w:val="24"/>
        </w:rPr>
        <w:t>103</w:t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A5745" w:rsidRPr="0069310A" w:rsidRDefault="002A37F4" w:rsidP="005A574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Pr="00774B39" w:rsidRDefault="005A5745" w:rsidP="005A574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5A5745" w:rsidRPr="00774B39" w:rsidRDefault="005A5745" w:rsidP="005A5745">
      <w:pPr>
        <w:jc w:val="center"/>
        <w:rPr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5A5745">
        <w:rPr>
          <w:b/>
          <w:sz w:val="24"/>
          <w:szCs w:val="24"/>
        </w:rPr>
        <w:t xml:space="preserve">8.8 </w:t>
      </w:r>
      <w:r>
        <w:rPr>
          <w:b/>
          <w:sz w:val="24"/>
          <w:szCs w:val="24"/>
        </w:rPr>
        <w:t xml:space="preserve">- </w:t>
      </w:r>
      <w:r w:rsidR="009A6E6A">
        <w:rPr>
          <w:b/>
          <w:sz w:val="24"/>
          <w:szCs w:val="24"/>
        </w:rPr>
        <w:t>Zooplâncton</w:t>
      </w:r>
      <w:r w:rsidRPr="005A57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Ponto </w:t>
      </w:r>
      <w:r w:rsidRPr="005A5745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5A5745">
        <w:rPr>
          <w:b/>
          <w:sz w:val="24"/>
          <w:szCs w:val="24"/>
        </w:rPr>
        <w:t>104</w:t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5A5745" w:rsidRPr="0069310A" w:rsidRDefault="005A5745" w:rsidP="005A5745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5A5745" w:rsidRPr="0069310A" w:rsidRDefault="002A37F4" w:rsidP="005A5745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</w:pPr>
    </w:p>
    <w:p w:rsidR="005A5745" w:rsidRPr="00774B39" w:rsidRDefault="005A5745" w:rsidP="005A5745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5A5745" w:rsidRPr="00774B39" w:rsidRDefault="005A5745" w:rsidP="005A5745">
      <w:pPr>
        <w:jc w:val="center"/>
        <w:rPr>
          <w:sz w:val="24"/>
          <w:szCs w:val="24"/>
        </w:rPr>
      </w:pPr>
    </w:p>
    <w:p w:rsidR="005A5745" w:rsidRDefault="00242442" w:rsidP="005A57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Levantamento complementar de Sedimentos (Nov. 2015) e Bentos (Jan. 2015) realizado pela PRIME Engenharia</w:t>
      </w:r>
    </w:p>
    <w:p w:rsidR="005A5745" w:rsidRDefault="005A5745" w:rsidP="005A5745">
      <w:pPr>
        <w:jc w:val="center"/>
      </w:pPr>
    </w:p>
    <w:p w:rsidR="005A5745" w:rsidRDefault="005A5745" w:rsidP="005A5745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5A5745">
        <w:rPr>
          <w:b/>
          <w:sz w:val="24"/>
          <w:szCs w:val="24"/>
        </w:rPr>
        <w:t xml:space="preserve">8.9 </w:t>
      </w:r>
      <w:r w:rsidR="00242442">
        <w:rPr>
          <w:b/>
          <w:sz w:val="24"/>
          <w:szCs w:val="24"/>
        </w:rPr>
        <w:t xml:space="preserve">- </w:t>
      </w:r>
      <w:proofErr w:type="spellStart"/>
      <w:r w:rsidRPr="005A5745">
        <w:rPr>
          <w:b/>
          <w:sz w:val="24"/>
          <w:szCs w:val="24"/>
        </w:rPr>
        <w:t>Zoobentos</w:t>
      </w:r>
      <w:proofErr w:type="spellEnd"/>
      <w:r w:rsidRPr="005A5745">
        <w:rPr>
          <w:b/>
          <w:sz w:val="24"/>
          <w:szCs w:val="24"/>
        </w:rPr>
        <w:t xml:space="preserve"> </w:t>
      </w:r>
      <w:r w:rsidR="00242442">
        <w:rPr>
          <w:b/>
          <w:sz w:val="24"/>
          <w:szCs w:val="24"/>
        </w:rPr>
        <w:t xml:space="preserve">Ponto </w:t>
      </w:r>
      <w:r w:rsidRPr="005A5745">
        <w:rPr>
          <w:b/>
          <w:sz w:val="24"/>
          <w:szCs w:val="24"/>
        </w:rPr>
        <w:t>IG</w:t>
      </w:r>
      <w:r w:rsidR="00242442">
        <w:rPr>
          <w:b/>
          <w:sz w:val="24"/>
          <w:szCs w:val="24"/>
        </w:rPr>
        <w:t>-</w:t>
      </w:r>
      <w:proofErr w:type="spellStart"/>
      <w:r w:rsidRPr="005A5745">
        <w:rPr>
          <w:b/>
          <w:sz w:val="24"/>
          <w:szCs w:val="24"/>
        </w:rPr>
        <w:t>101A</w:t>
      </w:r>
      <w:proofErr w:type="spellEnd"/>
      <w:r w:rsidR="00242442">
        <w:rPr>
          <w:b/>
          <w:sz w:val="24"/>
          <w:szCs w:val="24"/>
        </w:rPr>
        <w:t xml:space="preserve"> (Captação)</w:t>
      </w: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jc w:val="center"/>
        <w:rPr>
          <w:b/>
          <w:sz w:val="24"/>
          <w:szCs w:val="24"/>
        </w:rPr>
      </w:pPr>
    </w:p>
    <w:p w:rsidR="005A5745" w:rsidRDefault="005A5745" w:rsidP="005A5745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Pr="0069310A" w:rsidRDefault="00242442" w:rsidP="00242442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42442" w:rsidRPr="0069310A" w:rsidRDefault="00242442" w:rsidP="00242442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42442" w:rsidRPr="0069310A" w:rsidRDefault="002A37F4" w:rsidP="00242442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</w:pPr>
    </w:p>
    <w:p w:rsidR="00242442" w:rsidRPr="00774B39" w:rsidRDefault="00242442" w:rsidP="00242442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42442" w:rsidRPr="00774B39" w:rsidRDefault="00242442" w:rsidP="00242442">
      <w:pPr>
        <w:jc w:val="center"/>
        <w:rPr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242442">
        <w:rPr>
          <w:b/>
          <w:sz w:val="24"/>
          <w:szCs w:val="24"/>
        </w:rPr>
        <w:t xml:space="preserve">9.1.1 </w:t>
      </w:r>
      <w:r>
        <w:rPr>
          <w:b/>
          <w:sz w:val="24"/>
          <w:szCs w:val="24"/>
        </w:rPr>
        <w:t xml:space="preserve">- </w:t>
      </w:r>
      <w:r w:rsidRPr="00242442">
        <w:rPr>
          <w:b/>
          <w:sz w:val="24"/>
          <w:szCs w:val="24"/>
        </w:rPr>
        <w:t xml:space="preserve">Sedimentos </w:t>
      </w:r>
      <w:r>
        <w:rPr>
          <w:b/>
          <w:sz w:val="24"/>
          <w:szCs w:val="24"/>
        </w:rPr>
        <w:t xml:space="preserve">Ponto </w:t>
      </w:r>
      <w:r w:rsidRPr="00242442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242442">
        <w:rPr>
          <w:b/>
          <w:sz w:val="24"/>
          <w:szCs w:val="24"/>
        </w:rPr>
        <w:t>101 Granulometria</w:t>
      </w: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Pr="0069310A" w:rsidRDefault="00242442" w:rsidP="00242442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42442" w:rsidRPr="0069310A" w:rsidRDefault="00242442" w:rsidP="00242442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42442" w:rsidRPr="0069310A" w:rsidRDefault="002A37F4" w:rsidP="00242442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</w:pPr>
    </w:p>
    <w:p w:rsidR="00242442" w:rsidRPr="00774B39" w:rsidRDefault="00242442" w:rsidP="00242442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42442" w:rsidRPr="00774B39" w:rsidRDefault="00242442" w:rsidP="00242442">
      <w:pPr>
        <w:jc w:val="center"/>
        <w:rPr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242442">
        <w:rPr>
          <w:b/>
          <w:sz w:val="24"/>
          <w:szCs w:val="24"/>
        </w:rPr>
        <w:t xml:space="preserve">9.1.2 </w:t>
      </w:r>
      <w:r>
        <w:rPr>
          <w:b/>
          <w:sz w:val="24"/>
          <w:szCs w:val="24"/>
        </w:rPr>
        <w:t xml:space="preserve">- </w:t>
      </w:r>
      <w:r w:rsidRPr="00242442">
        <w:rPr>
          <w:b/>
          <w:sz w:val="24"/>
          <w:szCs w:val="24"/>
        </w:rPr>
        <w:t xml:space="preserve">Sedimentos </w:t>
      </w:r>
      <w:r>
        <w:rPr>
          <w:b/>
          <w:sz w:val="24"/>
          <w:szCs w:val="24"/>
        </w:rPr>
        <w:t xml:space="preserve">Ponto </w:t>
      </w:r>
      <w:r w:rsidRPr="00242442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242442">
        <w:rPr>
          <w:b/>
          <w:sz w:val="24"/>
          <w:szCs w:val="24"/>
        </w:rPr>
        <w:t xml:space="preserve">101 </w:t>
      </w:r>
      <w:proofErr w:type="spellStart"/>
      <w:r w:rsidRPr="00242442">
        <w:rPr>
          <w:b/>
          <w:sz w:val="24"/>
          <w:szCs w:val="24"/>
        </w:rPr>
        <w:t>ELAQ</w:t>
      </w:r>
      <w:proofErr w:type="spellEnd"/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Pr="0069310A" w:rsidRDefault="00242442" w:rsidP="00242442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42442" w:rsidRPr="0069310A" w:rsidRDefault="00242442" w:rsidP="00242442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42442" w:rsidRPr="0069310A" w:rsidRDefault="002A37F4" w:rsidP="00242442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</w:pPr>
    </w:p>
    <w:p w:rsidR="00242442" w:rsidRPr="00774B39" w:rsidRDefault="00242442" w:rsidP="00242442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42442" w:rsidRPr="00774B39" w:rsidRDefault="00242442" w:rsidP="00242442">
      <w:pPr>
        <w:jc w:val="center"/>
        <w:rPr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242442" w:rsidRDefault="00242442" w:rsidP="00242442">
      <w:pPr>
        <w:jc w:val="center"/>
      </w:pPr>
    </w:p>
    <w:p w:rsidR="00242442" w:rsidRDefault="00242442" w:rsidP="00242442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242442">
        <w:rPr>
          <w:b/>
          <w:sz w:val="24"/>
          <w:szCs w:val="24"/>
        </w:rPr>
        <w:t xml:space="preserve">9.1.3 </w:t>
      </w:r>
      <w:r>
        <w:rPr>
          <w:b/>
          <w:sz w:val="24"/>
          <w:szCs w:val="24"/>
        </w:rPr>
        <w:t xml:space="preserve">- </w:t>
      </w:r>
      <w:r w:rsidRPr="00242442">
        <w:rPr>
          <w:b/>
          <w:sz w:val="24"/>
          <w:szCs w:val="24"/>
        </w:rPr>
        <w:t xml:space="preserve">Sedimentos </w:t>
      </w:r>
      <w:r>
        <w:rPr>
          <w:b/>
          <w:sz w:val="24"/>
          <w:szCs w:val="24"/>
        </w:rPr>
        <w:t xml:space="preserve">Ponto </w:t>
      </w:r>
      <w:r w:rsidRPr="00242442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242442">
        <w:rPr>
          <w:b/>
          <w:sz w:val="24"/>
          <w:szCs w:val="24"/>
        </w:rPr>
        <w:t xml:space="preserve">101 </w:t>
      </w:r>
      <w:proofErr w:type="spellStart"/>
      <w:r w:rsidRPr="00242442">
        <w:rPr>
          <w:b/>
          <w:sz w:val="24"/>
          <w:szCs w:val="24"/>
        </w:rPr>
        <w:t>ELAI</w:t>
      </w:r>
      <w:proofErr w:type="spellEnd"/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jc w:val="center"/>
        <w:rPr>
          <w:b/>
          <w:sz w:val="24"/>
          <w:szCs w:val="24"/>
        </w:rPr>
      </w:pPr>
    </w:p>
    <w:p w:rsidR="00242442" w:rsidRDefault="00242442" w:rsidP="00242442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Pr="0069310A" w:rsidRDefault="007B3EA6" w:rsidP="007B3EA6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7B3EA6" w:rsidRPr="0069310A" w:rsidRDefault="007B3EA6" w:rsidP="007B3EA6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7B3EA6" w:rsidRPr="0069310A" w:rsidRDefault="002A37F4" w:rsidP="007B3EA6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</w:p>
    <w:p w:rsidR="007B3EA6" w:rsidRDefault="007B3EA6" w:rsidP="007B3EA6">
      <w:pPr>
        <w:jc w:val="center"/>
      </w:pPr>
    </w:p>
    <w:p w:rsidR="007B3EA6" w:rsidRDefault="007B3EA6" w:rsidP="007B3EA6">
      <w:pPr>
        <w:jc w:val="center"/>
      </w:pPr>
    </w:p>
    <w:p w:rsidR="007B3EA6" w:rsidRDefault="007B3EA6" w:rsidP="007B3EA6">
      <w:pPr>
        <w:jc w:val="center"/>
      </w:pPr>
    </w:p>
    <w:p w:rsidR="007B3EA6" w:rsidRPr="00774B39" w:rsidRDefault="007B3EA6" w:rsidP="007B3EA6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7B3EA6" w:rsidRPr="00774B39" w:rsidRDefault="007B3EA6" w:rsidP="007B3EA6">
      <w:pPr>
        <w:jc w:val="center"/>
        <w:rPr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  <w:r w:rsidRPr="008E332C">
        <w:rPr>
          <w:b/>
          <w:sz w:val="24"/>
          <w:szCs w:val="24"/>
        </w:rPr>
        <w:t>Campanha de Monitoramento Limnológico e de Qualidade de Água, realizada pela Sabesp e CETESB em Maio e Julho de 2014</w:t>
      </w:r>
    </w:p>
    <w:p w:rsidR="007B3EA6" w:rsidRDefault="007B3EA6" w:rsidP="007B3EA6">
      <w:pPr>
        <w:jc w:val="center"/>
      </w:pPr>
    </w:p>
    <w:p w:rsidR="007B3EA6" w:rsidRDefault="007B3EA6" w:rsidP="007B3EA6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 w:rsidRPr="007B3EA6">
        <w:rPr>
          <w:b/>
          <w:sz w:val="24"/>
          <w:szCs w:val="24"/>
        </w:rPr>
        <w:t xml:space="preserve">9.1.4 </w:t>
      </w:r>
      <w:r>
        <w:rPr>
          <w:b/>
          <w:sz w:val="24"/>
          <w:szCs w:val="24"/>
        </w:rPr>
        <w:t xml:space="preserve">- </w:t>
      </w:r>
      <w:r w:rsidRPr="007B3EA6">
        <w:rPr>
          <w:b/>
          <w:sz w:val="24"/>
          <w:szCs w:val="24"/>
        </w:rPr>
        <w:t xml:space="preserve">Sedimentos </w:t>
      </w:r>
      <w:r>
        <w:rPr>
          <w:b/>
          <w:sz w:val="24"/>
          <w:szCs w:val="24"/>
        </w:rPr>
        <w:t xml:space="preserve">Ponto </w:t>
      </w:r>
      <w:r w:rsidRPr="007B3EA6">
        <w:rPr>
          <w:b/>
          <w:sz w:val="24"/>
          <w:szCs w:val="24"/>
        </w:rPr>
        <w:t>IG</w:t>
      </w:r>
      <w:r>
        <w:rPr>
          <w:b/>
          <w:sz w:val="24"/>
          <w:szCs w:val="24"/>
        </w:rPr>
        <w:t>-</w:t>
      </w:r>
      <w:r w:rsidRPr="007B3EA6">
        <w:rPr>
          <w:b/>
          <w:sz w:val="24"/>
          <w:szCs w:val="24"/>
        </w:rPr>
        <w:t>101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ELC</w:t>
      </w:r>
      <w:proofErr w:type="spellEnd"/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jc w:val="center"/>
        <w:rPr>
          <w:b/>
          <w:sz w:val="24"/>
          <w:szCs w:val="24"/>
        </w:rPr>
      </w:pPr>
    </w:p>
    <w:p w:rsidR="007B3EA6" w:rsidRDefault="007B3EA6" w:rsidP="007B3EA6">
      <w:pPr>
        <w:spacing w:after="160" w:line="259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70071" w:rsidRPr="0069310A" w:rsidRDefault="00270071" w:rsidP="0027007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EIA/RIMA para a Interligação entre as Represas Jaguari e Atibainha</w:t>
      </w:r>
    </w:p>
    <w:p w:rsidR="00270071" w:rsidRPr="0069310A" w:rsidRDefault="00270071" w:rsidP="00270071">
      <w:pPr>
        <w:jc w:val="center"/>
        <w:rPr>
          <w:b/>
          <w:sz w:val="24"/>
          <w:szCs w:val="24"/>
        </w:rPr>
      </w:pPr>
      <w:r w:rsidRPr="0069310A">
        <w:rPr>
          <w:b/>
          <w:sz w:val="24"/>
          <w:szCs w:val="24"/>
        </w:rPr>
        <w:t>Frente 1 - Licenciamento Ambiental</w:t>
      </w:r>
    </w:p>
    <w:p w:rsidR="00270071" w:rsidRPr="0069310A" w:rsidRDefault="002A37F4" w:rsidP="00270071">
      <w:pPr>
        <w:jc w:val="center"/>
        <w:rPr>
          <w:b/>
          <w:sz w:val="24"/>
          <w:szCs w:val="24"/>
        </w:rPr>
      </w:pPr>
      <w:r w:rsidRPr="002A37F4">
        <w:rPr>
          <w:rFonts w:cs="Arial"/>
          <w:b/>
          <w:sz w:val="24"/>
          <w:szCs w:val="24"/>
        </w:rPr>
        <w:t>Estudo de Impacto Ambiental - EIA</w:t>
      </w:r>
      <w:bookmarkStart w:id="0" w:name="_GoBack"/>
      <w:bookmarkEnd w:id="0"/>
    </w:p>
    <w:p w:rsidR="00270071" w:rsidRDefault="00270071" w:rsidP="00270071">
      <w:pPr>
        <w:jc w:val="center"/>
      </w:pPr>
    </w:p>
    <w:p w:rsidR="00270071" w:rsidRDefault="00270071" w:rsidP="00270071">
      <w:pPr>
        <w:jc w:val="center"/>
      </w:pPr>
    </w:p>
    <w:p w:rsidR="00270071" w:rsidRDefault="00270071" w:rsidP="00270071">
      <w:pPr>
        <w:jc w:val="center"/>
      </w:pPr>
    </w:p>
    <w:p w:rsidR="00270071" w:rsidRPr="00774B39" w:rsidRDefault="00270071" w:rsidP="00270071">
      <w:pPr>
        <w:jc w:val="center"/>
        <w:rPr>
          <w:b/>
          <w:sz w:val="24"/>
          <w:szCs w:val="24"/>
        </w:rPr>
      </w:pPr>
      <w:r w:rsidRPr="00774B39">
        <w:rPr>
          <w:b/>
          <w:sz w:val="24"/>
          <w:szCs w:val="24"/>
        </w:rPr>
        <w:t xml:space="preserve">Anexo </w:t>
      </w:r>
      <w:r>
        <w:rPr>
          <w:b/>
          <w:sz w:val="24"/>
          <w:szCs w:val="24"/>
        </w:rPr>
        <w:t>3</w:t>
      </w:r>
    </w:p>
    <w:p w:rsidR="00270071" w:rsidRPr="00774B39" w:rsidRDefault="00270071" w:rsidP="00270071">
      <w:pPr>
        <w:jc w:val="center"/>
        <w:rPr>
          <w:sz w:val="24"/>
          <w:szCs w:val="24"/>
        </w:rPr>
      </w:pPr>
    </w:p>
    <w:p w:rsidR="00270071" w:rsidRDefault="00270071" w:rsidP="0027007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Levantamento complementar de Sedimentos (Nov. 2015) e Bentos (Jan. 2015) realizado pela PRIME Engenharia</w:t>
      </w:r>
    </w:p>
    <w:p w:rsidR="00270071" w:rsidRDefault="00270071" w:rsidP="00270071">
      <w:pPr>
        <w:jc w:val="center"/>
      </w:pPr>
    </w:p>
    <w:p w:rsidR="00270071" w:rsidRDefault="00270071" w:rsidP="00270071">
      <w:pPr>
        <w:jc w:val="center"/>
        <w:rPr>
          <w:b/>
          <w:sz w:val="24"/>
          <w:szCs w:val="24"/>
        </w:rPr>
      </w:pPr>
      <w:r w:rsidRPr="00DF06F1">
        <w:rPr>
          <w:b/>
          <w:sz w:val="24"/>
          <w:szCs w:val="24"/>
        </w:rPr>
        <w:t xml:space="preserve">Item </w:t>
      </w:r>
      <w:r>
        <w:rPr>
          <w:b/>
          <w:sz w:val="24"/>
          <w:szCs w:val="24"/>
        </w:rPr>
        <w:t>9.1.5 - Sedimentos Ponto IG-</w:t>
      </w:r>
      <w:proofErr w:type="spellStart"/>
      <w:r>
        <w:rPr>
          <w:b/>
          <w:sz w:val="24"/>
          <w:szCs w:val="24"/>
        </w:rPr>
        <w:t>101</w:t>
      </w:r>
      <w:r w:rsidRPr="00270071">
        <w:rPr>
          <w:b/>
          <w:sz w:val="24"/>
          <w:szCs w:val="24"/>
        </w:rPr>
        <w:t>A</w:t>
      </w:r>
      <w:proofErr w:type="spellEnd"/>
      <w:r>
        <w:rPr>
          <w:b/>
          <w:sz w:val="24"/>
          <w:szCs w:val="24"/>
        </w:rPr>
        <w:t xml:space="preserve"> (Captação)</w:t>
      </w:r>
    </w:p>
    <w:p w:rsidR="00270071" w:rsidRDefault="00270071" w:rsidP="00270071">
      <w:pPr>
        <w:jc w:val="center"/>
        <w:rPr>
          <w:b/>
          <w:sz w:val="24"/>
          <w:szCs w:val="24"/>
        </w:rPr>
      </w:pPr>
    </w:p>
    <w:p w:rsidR="00242442" w:rsidRDefault="00242442" w:rsidP="00270071">
      <w:pPr>
        <w:spacing w:after="160" w:line="259" w:lineRule="auto"/>
        <w:jc w:val="left"/>
        <w:rPr>
          <w:b/>
          <w:sz w:val="24"/>
          <w:szCs w:val="24"/>
        </w:rPr>
      </w:pPr>
    </w:p>
    <w:p w:rsidR="00270071" w:rsidRPr="00DF06F1" w:rsidRDefault="00270071" w:rsidP="00270071">
      <w:pPr>
        <w:spacing w:after="160" w:line="259" w:lineRule="auto"/>
        <w:jc w:val="left"/>
        <w:rPr>
          <w:b/>
          <w:sz w:val="24"/>
          <w:szCs w:val="24"/>
        </w:rPr>
      </w:pPr>
    </w:p>
    <w:sectPr w:rsidR="00270071" w:rsidRPr="00DF06F1" w:rsidSect="000F365E">
      <w:headerReference w:type="default" r:id="rId6"/>
      <w:footerReference w:type="default" r:id="rId7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32C" w:rsidRDefault="008E332C" w:rsidP="008E332C">
      <w:pPr>
        <w:spacing w:after="0"/>
      </w:pPr>
      <w:r>
        <w:separator/>
      </w:r>
    </w:p>
  </w:endnote>
  <w:endnote w:type="continuationSeparator" w:id="0">
    <w:p w:rsidR="008E332C" w:rsidRDefault="008E332C" w:rsidP="008E33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100" w:rsidRPr="00A00100" w:rsidRDefault="000F365E" w:rsidP="00A00100">
    <w:pPr>
      <w:pStyle w:val="Rodap"/>
      <w:pBdr>
        <w:top w:val="single" w:sz="8" w:space="1" w:color="auto"/>
      </w:pBdr>
      <w:rPr>
        <w:sz w:val="18"/>
        <w:szCs w:val="18"/>
      </w:rPr>
    </w:pPr>
    <w:r w:rsidRPr="002A789E">
      <w:rPr>
        <w:sz w:val="18"/>
        <w:szCs w:val="18"/>
      </w:rPr>
      <w:t xml:space="preserve">EIA Interligação Jaguari Atibainha. Rev. 0. </w:t>
    </w:r>
    <w:r w:rsidR="004B178F">
      <w:rPr>
        <w:sz w:val="18"/>
        <w:szCs w:val="18"/>
      </w:rPr>
      <w:t xml:space="preserve">Anexo 3. </w:t>
    </w:r>
    <w:r>
      <w:rPr>
        <w:sz w:val="18"/>
        <w:szCs w:val="18"/>
      </w:rPr>
      <w:t>2</w:t>
    </w:r>
    <w:r w:rsidR="003A1739">
      <w:rPr>
        <w:sz w:val="18"/>
        <w:szCs w:val="18"/>
      </w:rPr>
      <w:t>0</w:t>
    </w:r>
    <w:r w:rsidRPr="002A789E">
      <w:rPr>
        <w:sz w:val="18"/>
        <w:szCs w:val="18"/>
      </w:rPr>
      <w:t>/</w:t>
    </w:r>
    <w:r w:rsidR="003A1739">
      <w:rPr>
        <w:sz w:val="18"/>
        <w:szCs w:val="18"/>
      </w:rPr>
      <w:t>0</w:t>
    </w:r>
    <w:r w:rsidR="002A37F4">
      <w:rPr>
        <w:sz w:val="18"/>
        <w:szCs w:val="18"/>
      </w:rPr>
      <w:t>2</w:t>
    </w:r>
    <w:r w:rsidRPr="002A789E">
      <w:rPr>
        <w:sz w:val="18"/>
        <w:szCs w:val="18"/>
      </w:rPr>
      <w:t>/201</w:t>
    </w:r>
    <w:r w:rsidR="003A1739"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32C" w:rsidRDefault="008E332C" w:rsidP="008E332C">
      <w:pPr>
        <w:spacing w:after="0"/>
      </w:pPr>
      <w:r>
        <w:separator/>
      </w:r>
    </w:p>
  </w:footnote>
  <w:footnote w:type="continuationSeparator" w:id="0">
    <w:p w:rsidR="008E332C" w:rsidRDefault="008E332C" w:rsidP="008E33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A00100" w:rsidTr="00A15D0A"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7BD72D48" wp14:editId="08F11E44">
                <wp:simplePos x="0" y="0"/>
                <wp:positionH relativeFrom="column">
                  <wp:posOffset>-6985</wp:posOffset>
                </wp:positionH>
                <wp:positionV relativeFrom="paragraph">
                  <wp:posOffset>80171</wp:posOffset>
                </wp:positionV>
                <wp:extent cx="1021080" cy="358775"/>
                <wp:effectExtent l="0" t="0" r="0" b="0"/>
                <wp:wrapTight wrapText="bothSides">
                  <wp:wrapPolygon edited="0">
                    <wp:start x="0" y="0"/>
                    <wp:lineTo x="0" y="20644"/>
                    <wp:lineTo x="21358" y="20644"/>
                    <wp:lineTo x="21358" y="0"/>
                    <wp:lineTo x="0" y="0"/>
                  </wp:wrapPolygon>
                </wp:wrapTight>
                <wp:docPr id="31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758" b="4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358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72" w:type="dxa"/>
        </w:tcPr>
        <w:p w:rsidR="00A00100" w:rsidRDefault="000F365E" w:rsidP="00A0010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2522DAF7" wp14:editId="4536FB6A">
                <wp:extent cx="334645" cy="514985"/>
                <wp:effectExtent l="0" t="0" r="0" b="0"/>
                <wp:docPr id="36" name="Imagem 36" descr="Logo_Sabes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01" descr="Logo_Sabes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0100" w:rsidRPr="00A00100" w:rsidRDefault="002A37F4">
    <w:pPr>
      <w:pStyle w:val="Cabealho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E"/>
    <w:rsid w:val="000F365E"/>
    <w:rsid w:val="001E390C"/>
    <w:rsid w:val="00242442"/>
    <w:rsid w:val="00270071"/>
    <w:rsid w:val="002908A9"/>
    <w:rsid w:val="002A37F4"/>
    <w:rsid w:val="00395D5E"/>
    <w:rsid w:val="003A1739"/>
    <w:rsid w:val="003A3857"/>
    <w:rsid w:val="00450A1D"/>
    <w:rsid w:val="004845BC"/>
    <w:rsid w:val="004A5D0D"/>
    <w:rsid w:val="004B178F"/>
    <w:rsid w:val="00576C7E"/>
    <w:rsid w:val="005A5745"/>
    <w:rsid w:val="006B46A5"/>
    <w:rsid w:val="006C3B3B"/>
    <w:rsid w:val="00733E1E"/>
    <w:rsid w:val="007B3EA6"/>
    <w:rsid w:val="007F0C26"/>
    <w:rsid w:val="008E332C"/>
    <w:rsid w:val="008E4F15"/>
    <w:rsid w:val="00950EBD"/>
    <w:rsid w:val="009A6E6A"/>
    <w:rsid w:val="00AA63DA"/>
    <w:rsid w:val="00DF06F1"/>
    <w:rsid w:val="00FB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3C67-1F33-45B9-838C-5E36AA8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C7E"/>
    <w:pPr>
      <w:spacing w:after="120" w:line="240" w:lineRule="auto"/>
      <w:jc w:val="both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76C7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576C7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76C7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40</Pages>
  <Words>1980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R F. d'Oliveira</dc:creator>
  <cp:keywords/>
  <dc:description/>
  <cp:lastModifiedBy>Guillermo R F. d'Oliveira</cp:lastModifiedBy>
  <cp:revision>22</cp:revision>
  <dcterms:created xsi:type="dcterms:W3CDTF">2014-10-22T11:57:00Z</dcterms:created>
  <dcterms:modified xsi:type="dcterms:W3CDTF">2015-02-19T16:57:00Z</dcterms:modified>
</cp:coreProperties>
</file>